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4606582D"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4" w:name="Number"/>
      <w:r w:rsidR="00AA0FFD" w:rsidRPr="00784610">
        <w:rPr>
          <w:rStyle w:val="Strong"/>
          <w:b/>
          <w:bCs w:val="0"/>
          <w:sz w:val="24"/>
          <w:szCs w:val="24"/>
        </w:rPr>
        <w:t>RFQ</w:t>
      </w:r>
      <w:r w:rsidR="00A02237" w:rsidRPr="00784610">
        <w:rPr>
          <w:rStyle w:val="Strong"/>
          <w:b/>
          <w:bCs w:val="0"/>
          <w:sz w:val="24"/>
          <w:szCs w:val="24"/>
        </w:rPr>
        <w:t>-</w:t>
      </w:r>
      <w:bookmarkEnd w:id="1"/>
      <w:bookmarkEnd w:id="2"/>
      <w:bookmarkEnd w:id="3"/>
      <w:bookmarkEnd w:id="4"/>
      <w:r w:rsidR="00C24A11">
        <w:rPr>
          <w:rStyle w:val="Strong"/>
          <w:b/>
          <w:bCs w:val="0"/>
          <w:sz w:val="24"/>
          <w:szCs w:val="24"/>
        </w:rPr>
        <w:t>23-SS003</w:t>
      </w:r>
      <w:r w:rsidR="00FB19E2">
        <w:rPr>
          <w:rStyle w:val="Strong"/>
          <w:b/>
          <w:bCs w:val="0"/>
          <w:sz w:val="24"/>
          <w:szCs w:val="24"/>
        </w:rPr>
        <w:t>-</w:t>
      </w:r>
      <w:r w:rsidR="00C24A11">
        <w:rPr>
          <w:rStyle w:val="Strong"/>
          <w:b/>
          <w:bCs w:val="0"/>
          <w:sz w:val="24"/>
          <w:szCs w:val="24"/>
        </w:rPr>
        <w:t>24</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3F8270CB" w14:textId="77777777" w:rsidR="003C7C6D" w:rsidRPr="00784610" w:rsidRDefault="003C7C6D" w:rsidP="003C7C6D">
      <w:pPr>
        <w:spacing w:before="120"/>
        <w:jc w:val="both"/>
        <w:rPr>
          <w:rFonts w:ascii="Calibri" w:hAnsi="Calibri" w:cs="Calibri"/>
          <w:i/>
          <w:iCs/>
          <w:lang w:val="en-GB"/>
        </w:rPr>
      </w:pPr>
      <w:r w:rsidRPr="00784610">
        <w:rPr>
          <w:rFonts w:ascii="Calibri" w:hAnsi="Calibri" w:cs="Calibri"/>
          <w:i/>
          <w:iCs/>
          <w:highlight w:val="yellow"/>
          <w:lang w:val="en-GB"/>
        </w:rPr>
        <w:t>&lt;It should be decided in advance whether or not the budget should be disclosed&gt;</w:t>
      </w:r>
    </w:p>
    <w:p w14:paraId="0A2DFB22"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The maximum budget available for this Contract is </w:t>
      </w:r>
      <w:r w:rsidRPr="00784610">
        <w:rPr>
          <w:rFonts w:ascii="Calibri" w:hAnsi="Calibri" w:cs="Calibri"/>
          <w:highlight w:val="yellow"/>
          <w:lang w:val="en-GB"/>
        </w:rPr>
        <w:t>AU$00,000</w:t>
      </w:r>
      <w:r w:rsidRPr="00784610">
        <w:rPr>
          <w:rFonts w:ascii="Calibri" w:hAnsi="Calibri" w:cs="Calibri"/>
          <w:lang w:val="en-GB"/>
        </w:rPr>
        <w:t>, inclusive of any VAT or other taxes or costs.</w:t>
      </w:r>
    </w:p>
    <w:p w14:paraId="21080399" w14:textId="32BE3B25" w:rsidR="003C7C6D" w:rsidRPr="00784610" w:rsidRDefault="003C7C6D" w:rsidP="003C7C6D">
      <w:pPr>
        <w:spacing w:before="120"/>
        <w:jc w:val="both"/>
        <w:rPr>
          <w:b/>
          <w:i/>
          <w:color w:val="FF0000"/>
          <w:lang w:val="en-GB"/>
        </w:rPr>
      </w:pPr>
      <w:r w:rsidRPr="00784610">
        <w:rPr>
          <w:b/>
          <w:i/>
          <w:color w:val="FF0000"/>
          <w:lang w:val="en-GB"/>
        </w:rPr>
        <w:t xml:space="preserve">Please, note that we do not recommend this maximum amount as a ‘target’ for your </w:t>
      </w:r>
      <w:r w:rsidR="008E3CC3" w:rsidRPr="00784610">
        <w:rPr>
          <w:b/>
          <w:i/>
          <w:color w:val="FF0000"/>
          <w:lang w:val="en-GB"/>
        </w:rPr>
        <w:t>Tender</w:t>
      </w:r>
      <w:r w:rsidRPr="00784610">
        <w:rPr>
          <w:b/>
          <w:i/>
          <w:color w:val="FF0000"/>
          <w:lang w:val="en-GB"/>
        </w:rPr>
        <w:t xml:space="preserve">. The evaluation is a result of a combination of technical soundness and cost effectiveness of the </w:t>
      </w:r>
      <w:r w:rsidR="008E3CC3" w:rsidRPr="00784610">
        <w:rPr>
          <w:b/>
          <w:i/>
          <w:color w:val="FF0000"/>
          <w:lang w:val="en-GB"/>
        </w:rPr>
        <w:t>Tender</w:t>
      </w:r>
      <w:r w:rsidRPr="00784610">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12667E27" w:rsidR="006E17EC" w:rsidRDefault="00E15F4B" w:rsidP="00ED3FDE">
      <w:pPr>
        <w:spacing w:after="240"/>
        <w:jc w:val="both"/>
        <w:rPr>
          <w:rFonts w:ascii="Calibri" w:hAnsi="Calibri" w:cs="Calibri"/>
          <w:lang w:val="en-GB" w:eastAsia="ko-KR"/>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w:t>
      </w:r>
      <w:r w:rsidRPr="00AF626D">
        <w:rPr>
          <w:rFonts w:ascii="Calibri" w:hAnsi="Calibri" w:cs="Calibri"/>
          <w:lang w:val="en-GB"/>
        </w:rPr>
        <w:t>Reference</w:t>
      </w:r>
      <w:r w:rsidRPr="00AF626D">
        <w:rPr>
          <w:rFonts w:ascii="Calibri" w:hAnsi="Calibri" w:cs="Calibri"/>
          <w:lang w:val="en-GB" w:eastAsia="ko-KR"/>
        </w:rPr>
        <w:t xml:space="preserve">. </w:t>
      </w:r>
      <w:r w:rsidR="00D67AEA" w:rsidRPr="00AF626D">
        <w:rPr>
          <w:rFonts w:ascii="Calibri" w:hAnsi="Calibri" w:cs="Calibri"/>
          <w:lang w:val="en-GB" w:eastAsia="ko-KR"/>
        </w:rPr>
        <w:t xml:space="preserve">The detailed </w:t>
      </w:r>
      <w:r w:rsidR="00103F13" w:rsidRPr="00AF626D">
        <w:rPr>
          <w:rFonts w:ascii="Calibri" w:hAnsi="Calibri" w:cs="Calibri"/>
          <w:lang w:val="en-GB" w:eastAsia="ko-KR"/>
        </w:rPr>
        <w:t xml:space="preserve">technical </w:t>
      </w:r>
      <w:r w:rsidR="00D67AEA" w:rsidRPr="00AF626D">
        <w:rPr>
          <w:rFonts w:ascii="Calibri" w:hAnsi="Calibri" w:cs="Calibri"/>
          <w:lang w:val="en-GB" w:eastAsia="ko-KR"/>
        </w:rPr>
        <w:t>evaluat</w:t>
      </w:r>
      <w:r w:rsidR="00103F13" w:rsidRPr="00AF626D">
        <w:rPr>
          <w:rFonts w:ascii="Calibri" w:hAnsi="Calibri" w:cs="Calibri"/>
          <w:lang w:val="en-GB" w:eastAsia="ko-KR"/>
        </w:rPr>
        <w:t xml:space="preserve">ion criteria and possible </w:t>
      </w:r>
      <w:r w:rsidR="00D67AEA" w:rsidRPr="00AF626D">
        <w:rPr>
          <w:rFonts w:ascii="Calibri" w:hAnsi="Calibri" w:cs="Calibri"/>
          <w:lang w:val="en-GB" w:eastAsia="ko-KR"/>
        </w:rPr>
        <w:t>score</w:t>
      </w:r>
      <w:r w:rsidR="00103F13" w:rsidRPr="00AF626D">
        <w:rPr>
          <w:rFonts w:ascii="Calibri" w:hAnsi="Calibri" w:cs="Calibri"/>
          <w:lang w:val="en-GB" w:eastAsia="ko-KR"/>
        </w:rPr>
        <w:t>s</w:t>
      </w:r>
      <w:r w:rsidR="00D67AEA" w:rsidRPr="00AF626D">
        <w:rPr>
          <w:rFonts w:ascii="Calibri" w:hAnsi="Calibri" w:cs="Calibri"/>
          <w:lang w:val="en-GB" w:eastAsia="ko-KR"/>
        </w:rPr>
        <w:t xml:space="preserve"> for each are </w:t>
      </w:r>
      <w:r w:rsidR="007F719F" w:rsidRPr="00AF626D">
        <w:rPr>
          <w:rFonts w:ascii="Calibri" w:hAnsi="Calibri" w:cs="Calibri"/>
          <w:lang w:val="en-GB" w:eastAsia="ko-KR"/>
        </w:rPr>
        <w:t>as follows</w:t>
      </w:r>
      <w:r w:rsidR="00D67AEA" w:rsidRPr="00AF626D">
        <w:rPr>
          <w:rFonts w:ascii="Calibri" w:hAnsi="Calibri" w:cs="Calibri"/>
          <w:lang w:val="en-GB" w:eastAsia="ko-KR"/>
        </w:rPr>
        <w:t>:</w:t>
      </w:r>
    </w:p>
    <w:tbl>
      <w:tblPr>
        <w:tblpPr w:leftFromText="142" w:rightFromText="142" w:vertAnchor="text" w:horzAnchor="margin" w:tblpY="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AF626D" w:rsidRPr="00AF626D" w14:paraId="213377C4" w14:textId="77777777" w:rsidTr="00AF626D">
        <w:trPr>
          <w:cantSplit/>
          <w:tblHeader/>
        </w:trPr>
        <w:tc>
          <w:tcPr>
            <w:tcW w:w="2430" w:type="dxa"/>
            <w:shd w:val="clear" w:color="auto" w:fill="FFFF00"/>
            <w:vAlign w:val="center"/>
          </w:tcPr>
          <w:p w14:paraId="3CDC13DD" w14:textId="77777777" w:rsidR="00AF626D" w:rsidRPr="00AF626D" w:rsidRDefault="00AF626D" w:rsidP="00AF626D">
            <w:pPr>
              <w:jc w:val="center"/>
              <w:rPr>
                <w:rFonts w:ascii="Calibri" w:hAnsi="Calibri" w:cs="Calibri"/>
                <w:b/>
                <w:kern w:val="2"/>
                <w:lang w:val="en-GB" w:eastAsia="ko-KR"/>
              </w:rPr>
            </w:pPr>
            <w:r w:rsidRPr="00AF626D">
              <w:rPr>
                <w:rFonts w:ascii="Calibri" w:hAnsi="Calibri" w:cs="Calibri"/>
                <w:b/>
                <w:kern w:val="2"/>
                <w:lang w:val="en-GB" w:eastAsia="ko-KR"/>
              </w:rPr>
              <w:t>Major Criteria</w:t>
            </w:r>
          </w:p>
        </w:tc>
        <w:tc>
          <w:tcPr>
            <w:tcW w:w="5367" w:type="dxa"/>
            <w:shd w:val="clear" w:color="auto" w:fill="FFFF00"/>
            <w:vAlign w:val="center"/>
          </w:tcPr>
          <w:p w14:paraId="61F2DE99" w14:textId="77777777" w:rsidR="00AF626D" w:rsidRPr="00AF626D" w:rsidRDefault="00AF626D" w:rsidP="00AF626D">
            <w:pPr>
              <w:jc w:val="center"/>
              <w:rPr>
                <w:rFonts w:ascii="Calibri" w:hAnsi="Calibri" w:cs="Calibri"/>
                <w:b/>
                <w:kern w:val="2"/>
                <w:lang w:val="en-GB" w:eastAsia="ko-KR"/>
              </w:rPr>
            </w:pPr>
            <w:r w:rsidRPr="00AF626D">
              <w:rPr>
                <w:rFonts w:ascii="Calibri" w:hAnsi="Calibri" w:cs="Calibri"/>
                <w:b/>
                <w:kern w:val="2"/>
                <w:lang w:val="en-GB" w:eastAsia="ko-KR"/>
              </w:rPr>
              <w:t>Details &amp; Sub-Criteria</w:t>
            </w:r>
          </w:p>
        </w:tc>
        <w:tc>
          <w:tcPr>
            <w:tcW w:w="1360" w:type="dxa"/>
            <w:shd w:val="clear" w:color="auto" w:fill="FFFF00"/>
            <w:vAlign w:val="center"/>
          </w:tcPr>
          <w:p w14:paraId="3D528134" w14:textId="77777777" w:rsidR="00AF626D" w:rsidRPr="00AF626D" w:rsidRDefault="00AF626D" w:rsidP="00AF626D">
            <w:pPr>
              <w:jc w:val="center"/>
              <w:rPr>
                <w:rFonts w:ascii="Calibri" w:hAnsi="Calibri" w:cs="Calibri"/>
                <w:b/>
                <w:kern w:val="2"/>
                <w:lang w:val="en-GB" w:eastAsia="ko-KR"/>
              </w:rPr>
            </w:pPr>
            <w:r w:rsidRPr="00AF626D">
              <w:rPr>
                <w:rFonts w:ascii="Calibri" w:hAnsi="Calibri" w:cs="Calibri"/>
                <w:b/>
                <w:kern w:val="2"/>
                <w:lang w:val="en-GB" w:eastAsia="ko-KR"/>
              </w:rPr>
              <w:t>Possible Score</w:t>
            </w:r>
          </w:p>
        </w:tc>
      </w:tr>
      <w:tr w:rsidR="00AF626D" w:rsidRPr="00AF626D" w14:paraId="7849A091" w14:textId="77777777" w:rsidTr="00AF626D">
        <w:trPr>
          <w:cantSplit/>
          <w:tblHeader/>
        </w:trPr>
        <w:tc>
          <w:tcPr>
            <w:tcW w:w="2430" w:type="dxa"/>
            <w:shd w:val="clear" w:color="auto" w:fill="FFFF00"/>
            <w:vAlign w:val="center"/>
          </w:tcPr>
          <w:p w14:paraId="4E8665CE" w14:textId="77777777" w:rsidR="00AF626D" w:rsidRPr="00AF626D" w:rsidRDefault="00AF626D" w:rsidP="00AF626D">
            <w:pPr>
              <w:rPr>
                <w:rFonts w:asciiTheme="minorHAnsi" w:hAnsiTheme="minorHAnsi"/>
                <w:kern w:val="2"/>
                <w:sz w:val="22"/>
                <w:szCs w:val="22"/>
                <w:lang w:val="en-GB"/>
              </w:rPr>
            </w:pPr>
            <w:r w:rsidRPr="00AF626D">
              <w:rPr>
                <w:rFonts w:asciiTheme="minorHAnsi" w:hAnsiTheme="minorHAnsi"/>
                <w:kern w:val="2"/>
                <w:sz w:val="22"/>
                <w:szCs w:val="22"/>
                <w:lang w:val="en-GB"/>
              </w:rPr>
              <w:t>Shipping line’s seaworthiness and capacity to safely transport students</w:t>
            </w:r>
          </w:p>
        </w:tc>
        <w:tc>
          <w:tcPr>
            <w:tcW w:w="5367" w:type="dxa"/>
            <w:shd w:val="clear" w:color="auto" w:fill="FFFF00"/>
          </w:tcPr>
          <w:p w14:paraId="14FC743E" w14:textId="77777777" w:rsidR="00AF626D" w:rsidRPr="00AF626D" w:rsidRDefault="00AF626D" w:rsidP="00AF626D">
            <w:pPr>
              <w:numPr>
                <w:ilvl w:val="0"/>
                <w:numId w:val="3"/>
              </w:numPr>
              <w:rPr>
                <w:rFonts w:asciiTheme="minorHAnsi" w:hAnsiTheme="minorHAnsi"/>
                <w:kern w:val="2"/>
                <w:sz w:val="22"/>
                <w:szCs w:val="22"/>
                <w:lang w:val="en-GB" w:eastAsia="ko-KR"/>
              </w:rPr>
            </w:pPr>
            <w:r w:rsidRPr="00AF626D">
              <w:rPr>
                <w:rFonts w:asciiTheme="minorHAnsi" w:hAnsiTheme="minorHAnsi"/>
                <w:kern w:val="2"/>
                <w:sz w:val="22"/>
                <w:szCs w:val="22"/>
                <w:lang w:val="en-GB" w:eastAsia="ko-KR"/>
              </w:rPr>
              <w:t>Valid license to trade</w:t>
            </w:r>
          </w:p>
          <w:p w14:paraId="2C8A098A" w14:textId="77777777" w:rsidR="00AF626D" w:rsidRDefault="00AF626D" w:rsidP="00AF626D">
            <w:pPr>
              <w:numPr>
                <w:ilvl w:val="0"/>
                <w:numId w:val="3"/>
              </w:numPr>
              <w:rPr>
                <w:rFonts w:asciiTheme="minorHAnsi" w:hAnsiTheme="minorHAnsi"/>
                <w:kern w:val="2"/>
                <w:sz w:val="22"/>
                <w:szCs w:val="22"/>
                <w:lang w:val="en-GB" w:eastAsia="ko-KR"/>
              </w:rPr>
            </w:pPr>
            <w:r w:rsidRPr="00AF626D">
              <w:rPr>
                <w:rFonts w:asciiTheme="minorHAnsi" w:hAnsiTheme="minorHAnsi"/>
                <w:kern w:val="2"/>
                <w:sz w:val="22"/>
                <w:szCs w:val="22"/>
                <w:lang w:val="en-GB" w:eastAsia="ko-KR"/>
              </w:rPr>
              <w:t>Valid license of seaworthiness</w:t>
            </w:r>
          </w:p>
          <w:p w14:paraId="34043149" w14:textId="6E09FE83" w:rsidR="00FB19E2" w:rsidRPr="00AF626D" w:rsidRDefault="00FB19E2" w:rsidP="00AF626D">
            <w:pPr>
              <w:numPr>
                <w:ilvl w:val="0"/>
                <w:numId w:val="3"/>
              </w:numPr>
              <w:rPr>
                <w:rFonts w:asciiTheme="minorHAnsi" w:hAnsiTheme="minorHAnsi"/>
                <w:kern w:val="2"/>
                <w:sz w:val="22"/>
                <w:szCs w:val="22"/>
                <w:lang w:val="en-GB" w:eastAsia="ko-KR"/>
              </w:rPr>
            </w:pPr>
            <w:r>
              <w:rPr>
                <w:rFonts w:asciiTheme="minorHAnsi" w:hAnsiTheme="minorHAnsi"/>
                <w:kern w:val="2"/>
                <w:sz w:val="22"/>
                <w:szCs w:val="22"/>
                <w:lang w:val="en-GB" w:eastAsia="ko-KR"/>
              </w:rPr>
              <w:t xml:space="preserve">Manning certificate </w:t>
            </w:r>
          </w:p>
        </w:tc>
        <w:tc>
          <w:tcPr>
            <w:tcW w:w="1360" w:type="dxa"/>
            <w:shd w:val="clear" w:color="auto" w:fill="FFFF00"/>
            <w:vAlign w:val="center"/>
          </w:tcPr>
          <w:p w14:paraId="1FE3914B" w14:textId="77777777" w:rsidR="00AF626D" w:rsidRPr="00AF626D" w:rsidRDefault="00AF626D" w:rsidP="00AF626D">
            <w:pPr>
              <w:jc w:val="center"/>
              <w:rPr>
                <w:rFonts w:asciiTheme="minorHAnsi" w:hAnsiTheme="minorHAnsi"/>
                <w:kern w:val="2"/>
                <w:sz w:val="22"/>
                <w:szCs w:val="22"/>
                <w:lang w:val="en-GB"/>
              </w:rPr>
            </w:pPr>
            <w:r w:rsidRPr="00AF626D">
              <w:rPr>
                <w:rFonts w:asciiTheme="minorHAnsi" w:hAnsiTheme="minorHAnsi"/>
                <w:kern w:val="2"/>
                <w:sz w:val="22"/>
                <w:szCs w:val="22"/>
                <w:lang w:val="en-GB"/>
              </w:rPr>
              <w:t>40</w:t>
            </w:r>
          </w:p>
        </w:tc>
      </w:tr>
      <w:tr w:rsidR="00AF626D" w:rsidRPr="00AF626D" w14:paraId="5A6379C1" w14:textId="77777777" w:rsidTr="00AF626D">
        <w:trPr>
          <w:cantSplit/>
          <w:tblHeader/>
        </w:trPr>
        <w:tc>
          <w:tcPr>
            <w:tcW w:w="2430" w:type="dxa"/>
            <w:shd w:val="clear" w:color="auto" w:fill="FFFF00"/>
            <w:vAlign w:val="center"/>
          </w:tcPr>
          <w:p w14:paraId="3BA1CEF7" w14:textId="77777777" w:rsidR="00AF626D" w:rsidRPr="00AF626D" w:rsidRDefault="00AF626D" w:rsidP="00AF626D">
            <w:pPr>
              <w:rPr>
                <w:rFonts w:asciiTheme="minorHAnsi" w:hAnsiTheme="minorHAnsi"/>
                <w:kern w:val="2"/>
                <w:sz w:val="22"/>
                <w:szCs w:val="22"/>
                <w:lang w:val="en-GB"/>
              </w:rPr>
            </w:pPr>
            <w:r w:rsidRPr="00AF626D">
              <w:rPr>
                <w:rFonts w:asciiTheme="minorHAnsi" w:hAnsiTheme="minorHAnsi"/>
                <w:kern w:val="2"/>
                <w:sz w:val="22"/>
                <w:szCs w:val="22"/>
                <w:lang w:val="en-GB"/>
              </w:rPr>
              <w:t>Delivery time</w:t>
            </w:r>
          </w:p>
        </w:tc>
        <w:tc>
          <w:tcPr>
            <w:tcW w:w="5367" w:type="dxa"/>
            <w:shd w:val="clear" w:color="auto" w:fill="FFFF00"/>
          </w:tcPr>
          <w:p w14:paraId="498DAFF9" w14:textId="77777777" w:rsidR="00AF626D" w:rsidRPr="00AF626D" w:rsidRDefault="00AF626D" w:rsidP="00AF626D">
            <w:pPr>
              <w:numPr>
                <w:ilvl w:val="0"/>
                <w:numId w:val="4"/>
              </w:numPr>
              <w:rPr>
                <w:rFonts w:asciiTheme="minorHAnsi" w:hAnsiTheme="minorHAnsi"/>
                <w:kern w:val="2"/>
                <w:sz w:val="22"/>
                <w:szCs w:val="22"/>
                <w:lang w:val="en-GB" w:eastAsia="ko-KR"/>
              </w:rPr>
            </w:pPr>
            <w:r w:rsidRPr="00AF626D">
              <w:rPr>
                <w:rFonts w:asciiTheme="minorHAnsi" w:hAnsiTheme="minorHAnsi"/>
                <w:kern w:val="2"/>
                <w:sz w:val="22"/>
                <w:szCs w:val="22"/>
                <w:lang w:val="en-GB" w:eastAsia="ko-KR"/>
              </w:rPr>
              <w:t xml:space="preserve">The delivery time of the tendered routes should be within reasonable duration </w:t>
            </w:r>
          </w:p>
        </w:tc>
        <w:tc>
          <w:tcPr>
            <w:tcW w:w="1360" w:type="dxa"/>
            <w:shd w:val="clear" w:color="auto" w:fill="FFFF00"/>
            <w:vAlign w:val="center"/>
          </w:tcPr>
          <w:p w14:paraId="5BA4BFEB" w14:textId="77777777" w:rsidR="00AF626D" w:rsidRPr="00AF626D" w:rsidRDefault="00AF626D" w:rsidP="00AF626D">
            <w:pPr>
              <w:jc w:val="center"/>
              <w:rPr>
                <w:rFonts w:asciiTheme="minorHAnsi" w:hAnsiTheme="minorHAnsi"/>
                <w:kern w:val="2"/>
                <w:sz w:val="22"/>
                <w:szCs w:val="22"/>
                <w:lang w:val="en-GB"/>
              </w:rPr>
            </w:pPr>
            <w:r w:rsidRPr="00AF626D">
              <w:rPr>
                <w:rFonts w:asciiTheme="minorHAnsi" w:hAnsiTheme="minorHAnsi"/>
                <w:kern w:val="2"/>
                <w:sz w:val="22"/>
                <w:szCs w:val="22"/>
                <w:lang w:val="en-GB"/>
              </w:rPr>
              <w:t>60</w:t>
            </w:r>
          </w:p>
        </w:tc>
      </w:tr>
      <w:tr w:rsidR="00AF626D" w:rsidRPr="00AF626D" w14:paraId="1179DFAA" w14:textId="77777777" w:rsidTr="00AF626D">
        <w:trPr>
          <w:cantSplit/>
          <w:trHeight w:val="650"/>
          <w:tblHeader/>
        </w:trPr>
        <w:tc>
          <w:tcPr>
            <w:tcW w:w="7797" w:type="dxa"/>
            <w:gridSpan w:val="2"/>
            <w:shd w:val="clear" w:color="auto" w:fill="FFFF00"/>
            <w:vAlign w:val="center"/>
          </w:tcPr>
          <w:p w14:paraId="3542C3B8" w14:textId="77777777" w:rsidR="00AF626D" w:rsidRPr="00AF626D" w:rsidRDefault="00AF626D" w:rsidP="00AF626D">
            <w:pPr>
              <w:jc w:val="both"/>
              <w:rPr>
                <w:rFonts w:ascii="Calibri" w:hAnsi="Calibri" w:cs="Calibri"/>
                <w:kern w:val="2"/>
                <w:lang w:val="en-GB" w:eastAsia="ko-KR"/>
              </w:rPr>
            </w:pPr>
            <w:r w:rsidRPr="00AF626D">
              <w:rPr>
                <w:rFonts w:ascii="Calibri" w:hAnsi="Calibri" w:cs="Calibri"/>
                <w:b/>
                <w:kern w:val="2"/>
                <w:lang w:val="en-GB" w:eastAsia="ko-KR"/>
              </w:rPr>
              <w:t>Total Possible Technical Score</w:t>
            </w:r>
          </w:p>
        </w:tc>
        <w:tc>
          <w:tcPr>
            <w:tcW w:w="1360" w:type="dxa"/>
            <w:shd w:val="clear" w:color="auto" w:fill="FFFF00"/>
            <w:vAlign w:val="center"/>
          </w:tcPr>
          <w:p w14:paraId="5D5B452E" w14:textId="77777777" w:rsidR="00AF626D" w:rsidRPr="00AF626D" w:rsidRDefault="00AF626D" w:rsidP="00AF626D">
            <w:pPr>
              <w:jc w:val="center"/>
              <w:rPr>
                <w:rFonts w:ascii="Calibri" w:hAnsi="Calibri" w:cs="Calibri"/>
                <w:b/>
                <w:kern w:val="2"/>
                <w:lang w:val="en-GB" w:eastAsia="ko-KR"/>
              </w:rPr>
            </w:pPr>
            <w:r w:rsidRPr="00AF626D">
              <w:rPr>
                <w:rFonts w:ascii="Calibri" w:hAnsi="Calibri" w:cs="Calibri"/>
                <w:b/>
                <w:kern w:val="2"/>
                <w:lang w:val="en-GB" w:eastAsia="ko-KR"/>
              </w:rPr>
              <w:t>100</w:t>
            </w:r>
          </w:p>
        </w:tc>
      </w:tr>
    </w:tbl>
    <w:p w14:paraId="01024E20" w14:textId="77777777" w:rsidR="00AF626D" w:rsidRPr="00AF626D" w:rsidRDefault="00AF626D" w:rsidP="00ED3FDE">
      <w:pPr>
        <w:spacing w:after="240"/>
        <w:jc w:val="both"/>
        <w:rPr>
          <w:lang w:val="en-GB"/>
        </w:rPr>
      </w:pPr>
    </w:p>
    <w:p w14:paraId="39EAB612" w14:textId="77777777" w:rsidR="00AF626D" w:rsidRDefault="00AF626D" w:rsidP="008E3CC3">
      <w:pPr>
        <w:spacing w:before="120"/>
        <w:rPr>
          <w:rFonts w:ascii="Calibri" w:hAnsi="Calibri" w:cs="Calibri"/>
          <w:lang w:val="en-GB" w:eastAsia="ko-KR"/>
        </w:rPr>
      </w:pPr>
    </w:p>
    <w:p w14:paraId="61DCED84" w14:textId="231D664F"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w:t>
      </w:r>
      <w:proofErr w:type="spellStart"/>
      <w:r w:rsidRPr="00784610">
        <w:rPr>
          <w:rFonts w:ascii="Calibri" w:hAnsi="Calibri" w:cs="Calibri"/>
          <w:i/>
          <w:iCs/>
          <w:lang w:val="en-GB" w:eastAsia="ko-KR"/>
        </w:rPr>
        <w:t>ts</w:t>
      </w:r>
      <w:proofErr w:type="spellEnd"/>
      <w:r w:rsidRPr="00784610">
        <w:rPr>
          <w:rFonts w:ascii="Calibri" w:hAnsi="Calibri" w:cs="Calibri"/>
          <w:i/>
          <w:iCs/>
          <w:lang w:val="en-GB" w:eastAsia="ko-KR"/>
        </w:rPr>
        <w:t xml:space="preserve"> * </w:t>
      </w:r>
      <w:proofErr w:type="spellStart"/>
      <w:r w:rsidRPr="00784610">
        <w:rPr>
          <w:rFonts w:ascii="Calibri" w:hAnsi="Calibri" w:cs="Calibri"/>
          <w:i/>
          <w:iCs/>
          <w:lang w:val="en-GB" w:eastAsia="ko-KR"/>
        </w:rPr>
        <w:t>tw</w:t>
      </w:r>
      <w:proofErr w:type="spellEnd"/>
      <w:r w:rsidRPr="00784610">
        <w:rPr>
          <w:rFonts w:ascii="Calibri" w:hAnsi="Calibri" w:cs="Calibri"/>
          <w:i/>
          <w:iCs/>
          <w:lang w:val="en-GB" w:eastAsia="ko-KR"/>
        </w:rPr>
        <w:t xml:space="preserve">,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proofErr w:type="spellStart"/>
      <w:r w:rsidRPr="00784610">
        <w:rPr>
          <w:lang w:val="en-GB"/>
        </w:rPr>
        <w:t>ts</w:t>
      </w:r>
      <w:proofErr w:type="spellEnd"/>
      <w:r w:rsidRPr="00784610">
        <w:rPr>
          <w:lang w:val="en-GB"/>
        </w:rPr>
        <w:t xml:space="preserve"> = technical result (technical score)</w:t>
      </w:r>
    </w:p>
    <w:p w14:paraId="0FC33ECE" w14:textId="77777777" w:rsidR="008E3CC3" w:rsidRPr="00784610" w:rsidRDefault="008E3CC3" w:rsidP="008E3CC3">
      <w:pPr>
        <w:pStyle w:val="ListParagraph"/>
        <w:ind w:leftChars="0" w:left="2160"/>
        <w:rPr>
          <w:lang w:val="en-GB"/>
        </w:rPr>
      </w:pPr>
      <w:proofErr w:type="spellStart"/>
      <w:r w:rsidRPr="00784610">
        <w:rPr>
          <w:lang w:val="en-GB"/>
        </w:rPr>
        <w:t>tw</w:t>
      </w:r>
      <w:proofErr w:type="spellEnd"/>
      <w:r w:rsidRPr="00784610">
        <w:rPr>
          <w:lang w:val="en-GB"/>
        </w:rPr>
        <w:t xml:space="preserve">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t>E = (</w:t>
      </w:r>
      <w:proofErr w:type="spellStart"/>
      <w:r w:rsidRPr="00784610">
        <w:rPr>
          <w:rFonts w:ascii="Calibri" w:hAnsi="Calibri"/>
          <w:b/>
          <w:lang w:val="en-GB"/>
        </w:rPr>
        <w:t>ts</w:t>
      </w:r>
      <w:proofErr w:type="spellEnd"/>
      <w:r w:rsidRPr="00784610">
        <w:rPr>
          <w:rFonts w:ascii="Calibri" w:hAnsi="Calibri"/>
          <w:b/>
          <w:lang w:val="en-GB"/>
        </w:rPr>
        <w:t xml:space="preserve"> * </w:t>
      </w:r>
      <w:proofErr w:type="spellStart"/>
      <w:r w:rsidRPr="00784610">
        <w:rPr>
          <w:rFonts w:ascii="Calibri" w:hAnsi="Calibri"/>
          <w:b/>
          <w:lang w:val="en-GB"/>
        </w:rPr>
        <w:t>tw</w:t>
      </w:r>
      <w:proofErr w:type="spellEnd"/>
      <w:r w:rsidRPr="00784610">
        <w:rPr>
          <w:rFonts w:ascii="Calibri" w:hAnsi="Calibri"/>
          <w:b/>
          <w:lang w:val="en-GB"/>
        </w:rPr>
        <w:t>) + (</w:t>
      </w:r>
      <w:ins w:id="14" w:author="Sven Erik" w:date="2020-08-26T15:42:00Z">
        <w:r w:rsidR="00D87E1D">
          <w:rPr>
            <w:rFonts w:ascii="Calibri" w:hAnsi="Calibri"/>
            <w:b/>
            <w:lang w:val="en-GB"/>
          </w:rPr>
          <w:t>(</w:t>
        </w:r>
      </w:ins>
      <w:proofErr w:type="spellStart"/>
      <w:r w:rsidRPr="00784610">
        <w:rPr>
          <w:rFonts w:ascii="Calibri" w:hAnsi="Calibri"/>
          <w:b/>
          <w:lang w:val="en-GB"/>
        </w:rPr>
        <w:t>tc</w:t>
      </w:r>
      <w:proofErr w:type="spellEnd"/>
      <w:r w:rsidRPr="00784610">
        <w:rPr>
          <w:rFonts w:ascii="Calibri" w:hAnsi="Calibri"/>
          <w:b/>
          <w:lang w:val="en-GB"/>
        </w:rPr>
        <w:t xml:space="preserve"> / lc</w:t>
      </w:r>
      <w:ins w:id="15" w:author="Sven Erik" w:date="2020-08-26T15:42:00Z">
        <w:r w:rsidR="00D87E1D">
          <w:rPr>
            <w:rFonts w:ascii="Calibri" w:hAnsi="Calibri"/>
            <w:b/>
            <w:lang w:val="en-GB"/>
          </w:rPr>
          <w:t xml:space="preserve">) * </w:t>
        </w:r>
        <w:proofErr w:type="spellStart"/>
        <w:r w:rsidR="00D87E1D">
          <w:rPr>
            <w:rFonts w:ascii="Calibri" w:hAnsi="Calibri"/>
            <w:b/>
            <w:lang w:val="en-GB"/>
          </w:rPr>
          <w:t>fw</w:t>
        </w:r>
      </w:ins>
      <w:proofErr w:type="spellEnd"/>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6" w:name="_Hlk26877853"/>
      <w:proofErr w:type="spellStart"/>
      <w:r w:rsidRPr="00784610">
        <w:rPr>
          <w:rFonts w:ascii="Calibri" w:hAnsi="Calibri"/>
          <w:sz w:val="20"/>
          <w:szCs w:val="20"/>
          <w:lang w:val="en-GB"/>
        </w:rPr>
        <w:t>ts</w:t>
      </w:r>
      <w:proofErr w:type="spellEnd"/>
      <w:r w:rsidRPr="00784610">
        <w:rPr>
          <w:rFonts w:ascii="Calibri" w:hAnsi="Calibri"/>
          <w:sz w:val="20"/>
          <w:szCs w:val="20"/>
          <w:lang w:val="en-GB"/>
        </w:rPr>
        <w:t xml:space="preserve"> = technical result (technical score)</w:t>
      </w:r>
    </w:p>
    <w:p w14:paraId="48DD32DD" w14:textId="77777777" w:rsidR="008E3CC3" w:rsidRPr="00784610"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tw</w:t>
      </w:r>
      <w:proofErr w:type="spellEnd"/>
      <w:r w:rsidRPr="00784610">
        <w:rPr>
          <w:rFonts w:ascii="Calibri" w:hAnsi="Calibri"/>
          <w:sz w:val="20"/>
          <w:szCs w:val="20"/>
          <w:lang w:val="en-GB"/>
        </w:rPr>
        <w:t xml:space="preserve"> = technical weight in % (technical weight)</w:t>
      </w:r>
    </w:p>
    <w:bookmarkEnd w:id="16"/>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lastRenderedPageBreak/>
        <w:t>lc = cost of the lowest financial Tender (lowest cost)</w:t>
      </w:r>
    </w:p>
    <w:p w14:paraId="7E35EE0C" w14:textId="60F7E606" w:rsidR="00365432" w:rsidRDefault="008E3CC3" w:rsidP="008E3CC3">
      <w:pPr>
        <w:ind w:left="1701"/>
        <w:rPr>
          <w:ins w:id="17" w:author="Sven Erik" w:date="2020-08-26T15:42:00Z"/>
          <w:rFonts w:ascii="Calibri" w:hAnsi="Calibri"/>
          <w:sz w:val="20"/>
          <w:szCs w:val="20"/>
          <w:lang w:val="en-GB"/>
        </w:rPr>
      </w:pPr>
      <w:proofErr w:type="spellStart"/>
      <w:r w:rsidRPr="00784610">
        <w:rPr>
          <w:rFonts w:ascii="Calibri" w:hAnsi="Calibri"/>
          <w:sz w:val="20"/>
          <w:szCs w:val="20"/>
          <w:lang w:val="en-GB"/>
        </w:rPr>
        <w:t>tc</w:t>
      </w:r>
      <w:proofErr w:type="spellEnd"/>
      <w:r w:rsidRPr="00784610">
        <w:rPr>
          <w:rFonts w:ascii="Calibri" w:hAnsi="Calibri"/>
          <w:sz w:val="20"/>
          <w:szCs w:val="20"/>
          <w:lang w:val="en-GB"/>
        </w:rPr>
        <w:t xml:space="preserve">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proofErr w:type="spellStart"/>
      <w:ins w:id="18" w:author="Sven Erik" w:date="2020-08-26T15:42:00Z">
        <w:r>
          <w:rPr>
            <w:rFonts w:ascii="Calibri" w:hAnsi="Calibri"/>
            <w:sz w:val="20"/>
            <w:szCs w:val="20"/>
            <w:lang w:val="en-GB"/>
          </w:rPr>
          <w:t>fw</w:t>
        </w:r>
        <w:proofErr w:type="spellEnd"/>
        <w:r>
          <w:rPr>
            <w:rFonts w:ascii="Calibri" w:hAnsi="Calibri"/>
            <w:sz w:val="20"/>
            <w:szCs w:val="20"/>
            <w:lang w:val="en-GB"/>
          </w:rPr>
          <w:t xml:space="preserve"> = financial </w:t>
        </w:r>
      </w:ins>
      <w:ins w:id="19"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E2AFF" w14:textId="77777777" w:rsidR="002B4607" w:rsidRDefault="002B4607">
      <w:r>
        <w:separator/>
      </w:r>
    </w:p>
  </w:endnote>
  <w:endnote w:type="continuationSeparator" w:id="0">
    <w:p w14:paraId="452F5E30" w14:textId="77777777" w:rsidR="002B4607" w:rsidRDefault="002B4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6D04E303" w:rsidR="004D16CF" w:rsidRDefault="004D16CF">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24A11" w:rsidRPr="00C24A11">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24A11" w:rsidRPr="00C24A11">
      <w:rPr>
        <w:noProof/>
        <w:color w:val="17365D" w:themeColor="text2" w:themeShade="BF"/>
        <w:lang w:val="sv-SE"/>
      </w:rPr>
      <w:t>4</w:t>
    </w:r>
    <w:r>
      <w:rPr>
        <w:color w:val="17365D" w:themeColor="text2" w:themeShade="BF"/>
      </w:rPr>
      <w:fldChar w:fldCharType="end"/>
    </w:r>
  </w:p>
  <w:p w14:paraId="213B5D63" w14:textId="25C03249" w:rsidR="004D16CF" w:rsidRDefault="004D16CF" w:rsidP="004878F3">
    <w:pPr>
      <w:pStyle w:val="Footer"/>
    </w:pPr>
    <w:r>
      <w:fldChar w:fldCharType="begin"/>
    </w:r>
    <w:r>
      <w:instrText xml:space="preserve"> DATE \@ "yyyy-MM-dd" </w:instrText>
    </w:r>
    <w:r>
      <w:fldChar w:fldCharType="separate"/>
    </w:r>
    <w:r w:rsidR="00FB19E2">
      <w:rPr>
        <w:noProof/>
      </w:rPr>
      <w:t>2024-10-17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517190" w14:textId="77777777" w:rsidR="002B4607" w:rsidRDefault="002B4607">
      <w:r>
        <w:separator/>
      </w:r>
    </w:p>
  </w:footnote>
  <w:footnote w:type="continuationSeparator" w:id="0">
    <w:p w14:paraId="267E4D68" w14:textId="77777777" w:rsidR="002B4607" w:rsidRDefault="002B46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11676124" w:rsidR="004D16CF" w:rsidRPr="007425C0" w:rsidRDefault="004D16CF"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lang w:val="en-AU" w:eastAsia="en-AU"/>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963854597">
    <w:abstractNumId w:val="2"/>
  </w:num>
  <w:num w:numId="2" w16cid:durableId="1201090484">
    <w:abstractNumId w:val="7"/>
  </w:num>
  <w:num w:numId="3" w16cid:durableId="520779577">
    <w:abstractNumId w:val="6"/>
  </w:num>
  <w:num w:numId="4" w16cid:durableId="109403562">
    <w:abstractNumId w:val="5"/>
  </w:num>
  <w:num w:numId="5" w16cid:durableId="1556545660">
    <w:abstractNumId w:val="0"/>
  </w:num>
  <w:num w:numId="6" w16cid:durableId="2005623113">
    <w:abstractNumId w:val="4"/>
  </w:num>
  <w:num w:numId="7" w16cid:durableId="3361415">
    <w:abstractNumId w:val="1"/>
  </w:num>
  <w:num w:numId="8" w16cid:durableId="1325014500">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4607"/>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16CF"/>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279"/>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0615"/>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BF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9BE"/>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3CA3"/>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19E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AF626D"/>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4A11"/>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3689"/>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9E2"/>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327"/>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B6E49D5-0C03-450E-88AB-F236BD748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761</Words>
  <Characters>4344</Characters>
  <Application>Microsoft Office Word</Application>
  <DocSecurity>0</DocSecurity>
  <Lines>36</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5095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3</cp:revision>
  <cp:lastPrinted>2016-10-18T02:57:00Z</cp:lastPrinted>
  <dcterms:created xsi:type="dcterms:W3CDTF">2024-10-16T22:51:00Z</dcterms:created>
  <dcterms:modified xsi:type="dcterms:W3CDTF">2024-10-16T23:29:00Z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